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807" w:rsidRPr="00433807" w:rsidRDefault="00433807" w:rsidP="00433807">
      <w:pPr>
        <w:pStyle w:val="a3"/>
        <w:shd w:val="clear" w:color="auto" w:fill="FFFFFF"/>
        <w:spacing w:before="150" w:beforeAutospacing="0" w:after="150" w:afterAutospacing="0"/>
        <w:ind w:left="150" w:right="150"/>
        <w:rPr>
          <w:rFonts w:ascii="Verdana" w:hAnsi="Verdana"/>
          <w:b/>
          <w:color w:val="424242"/>
          <w:sz w:val="28"/>
          <w:szCs w:val="28"/>
        </w:rPr>
      </w:pPr>
      <w:r w:rsidRPr="00433807">
        <w:rPr>
          <w:rFonts w:ascii="Verdana" w:hAnsi="Verdana"/>
          <w:b/>
          <w:color w:val="424242"/>
          <w:sz w:val="28"/>
          <w:szCs w:val="28"/>
        </w:rPr>
        <w:t>Тема:  «Традиции, обряды народов  Севера»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Жизнь в тесном контакте с суровой природой определила отношение народов Севера к окружающему миру. Миру, в котором процессы природы, растения и животные могли быть, как добры к человеку, так и не очень. Не имея достаточных знаний о сути и смысле этих процессов, люди верили </w:t>
      </w:r>
      <w:proofErr w:type="gramStart"/>
      <w:r>
        <w:rPr>
          <w:rFonts w:ascii="Verdana" w:hAnsi="Verdana"/>
          <w:color w:val="424242"/>
          <w:sz w:val="23"/>
          <w:szCs w:val="23"/>
        </w:rPr>
        <w:t>в</w:t>
      </w:r>
      <w:proofErr w:type="gramEnd"/>
      <w:r>
        <w:rPr>
          <w:rFonts w:ascii="Verdana" w:hAnsi="Verdana"/>
          <w:color w:val="424242"/>
          <w:sz w:val="23"/>
          <w:szCs w:val="23"/>
        </w:rPr>
        <w:t xml:space="preserve"> </w:t>
      </w:r>
      <w:proofErr w:type="gramStart"/>
      <w:r>
        <w:rPr>
          <w:rFonts w:ascii="Verdana" w:hAnsi="Verdana"/>
          <w:color w:val="424242"/>
          <w:sz w:val="23"/>
          <w:szCs w:val="23"/>
        </w:rPr>
        <w:t>добрых</w:t>
      </w:r>
      <w:proofErr w:type="gramEnd"/>
      <w:r>
        <w:rPr>
          <w:rFonts w:ascii="Verdana" w:hAnsi="Verdana"/>
          <w:color w:val="424242"/>
          <w:sz w:val="23"/>
          <w:szCs w:val="23"/>
        </w:rPr>
        <w:t xml:space="preserve"> и злых духов, старались жить с ними в мире и согласии. В течение тысячелетий северяне развивали и доносили до наших дней своеобразную цивилизацию и вместе с тем первозданность северной природы. Их философия была простой, как и все гениальное. Они считали, во-первых, что все живое и неживое во вселенной едино и неразрывно связано единым началом и духом. Во-вторых, человек – маленькая песчинка во Вселенной. Отсюда и постулат, что к Природе необходимо относиться, как к матери. В-третьих, все зло, нанесенное матери – природе, обратиться в трагедию для каждого человека и всего человеческого рода. Эти простые истины закреплены в устных сводах эпических сказаний, </w:t>
      </w:r>
      <w:proofErr w:type="gramStart"/>
      <w:r>
        <w:rPr>
          <w:rFonts w:ascii="Verdana" w:hAnsi="Verdana"/>
          <w:color w:val="424242"/>
          <w:sz w:val="23"/>
          <w:szCs w:val="23"/>
        </w:rPr>
        <w:t>неписанных</w:t>
      </w:r>
      <w:proofErr w:type="gramEnd"/>
      <w:r>
        <w:rPr>
          <w:rFonts w:ascii="Verdana" w:hAnsi="Verdana"/>
          <w:color w:val="424242"/>
          <w:sz w:val="23"/>
          <w:szCs w:val="23"/>
        </w:rPr>
        <w:t xml:space="preserve"> правил и обрядах, которых придерживается до сих пор каждый истинный северянин.</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Согласно мировоззрениям народов севера, вся природа считается живой, одушевленной. Любой объект местности, тем более сама местность имеет свой «дух». </w:t>
      </w:r>
      <w:proofErr w:type="gramStart"/>
      <w:r>
        <w:rPr>
          <w:rFonts w:ascii="Verdana" w:hAnsi="Verdana"/>
          <w:color w:val="424242"/>
          <w:sz w:val="23"/>
          <w:szCs w:val="23"/>
        </w:rPr>
        <w:t>Духи цветущей травы, текущей воды, священного огня, гор, рек, озер, лесов, дорог и даже предметов, сделанных руками человека.</w:t>
      </w:r>
      <w:proofErr w:type="gramEnd"/>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Поэтому соблюдение обряда обращения к духам, задабривания славословием или заклинанием, проведение обряда кормления духов являются своеобразными нравственными уроками и правилами для всех.</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1. Вороний день</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Ворона на Север прилетает одной из первых, в апреле, когда еще лежит снег и бывают заморозки. Своим криком она как бы пробуждает природу и, кажется, приносит саму жизнь. Наверное, поэтому северяне считают эту птицу покровительницей женщин и детей и посвящают ей специальный праздник. Непременным элементом праздника были танцы. Готовили  угощения каша – болтушка «саламат». В определенных местах, часто привязывали лоскутки ткани на дерево. Целью таких праздников было стремление к благополучию, в первую очередь – забота о детях (рис. 1).</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proofErr w:type="gramStart"/>
      <w:r>
        <w:rPr>
          <w:rFonts w:ascii="Verdana" w:hAnsi="Verdana"/>
          <w:color w:val="424242"/>
          <w:sz w:val="23"/>
          <w:szCs w:val="23"/>
        </w:rPr>
        <w:t>з</w:t>
      </w:r>
      <w:proofErr w:type="gramEnd"/>
      <w:r>
        <w:rPr>
          <w:rFonts w:ascii="Verdana" w:hAnsi="Verdana"/>
          <w:color w:val="424242"/>
          <w:sz w:val="23"/>
          <w:szCs w:val="23"/>
        </w:rPr>
        <w:t xml:space="preserve">а всеми вещами маленьких детей нужно строго следить, чтобы с ребенком не случилось несчастье. Это касается и тех предметов, которые младенцу уже не нужны. Поэтому гнилушки – стружки мягкой древесины, которые насыпали в люльку вместо пеленок, складывали после использования в укромном месте. Считалось, что ворона, прилетев с юга, в холодные дни греет лапки на этих теплых стружках и приговаривает: «Побольше бы детей на землю приходило, чтобы было </w:t>
      </w:r>
      <w:proofErr w:type="gramStart"/>
      <w:r>
        <w:rPr>
          <w:rFonts w:ascii="Verdana" w:hAnsi="Verdana"/>
          <w:color w:val="424242"/>
          <w:sz w:val="23"/>
          <w:szCs w:val="23"/>
        </w:rPr>
        <w:t>мне</w:t>
      </w:r>
      <w:proofErr w:type="gramEnd"/>
      <w:r>
        <w:rPr>
          <w:rFonts w:ascii="Verdana" w:hAnsi="Verdana"/>
          <w:color w:val="424242"/>
          <w:sz w:val="23"/>
          <w:szCs w:val="23"/>
        </w:rPr>
        <w:t xml:space="preserve"> где погреть свои лапки». Раньше на праздник собирались только пожилые женщины и девочки. Они готовили угощения, среди которых обязательно была густая каша-болтушка «саламат». Некоторые группы северян связывали этот праздник с богиней-прародительницей </w:t>
      </w:r>
      <w:proofErr w:type="spellStart"/>
      <w:r>
        <w:rPr>
          <w:rFonts w:ascii="Verdana" w:hAnsi="Verdana"/>
          <w:color w:val="424242"/>
          <w:sz w:val="23"/>
          <w:szCs w:val="23"/>
        </w:rPr>
        <w:t>Калтащь</w:t>
      </w:r>
      <w:proofErr w:type="spellEnd"/>
      <w:r>
        <w:rPr>
          <w:rFonts w:ascii="Verdana" w:hAnsi="Verdana"/>
          <w:color w:val="424242"/>
          <w:sz w:val="23"/>
          <w:szCs w:val="23"/>
        </w:rPr>
        <w:t xml:space="preserve">, которая определяла </w:t>
      </w:r>
      <w:r>
        <w:rPr>
          <w:rFonts w:ascii="Verdana" w:hAnsi="Verdana"/>
          <w:color w:val="424242"/>
          <w:sz w:val="23"/>
          <w:szCs w:val="23"/>
        </w:rPr>
        <w:lastRenderedPageBreak/>
        <w:t xml:space="preserve">судьбы людей, отмечая их жизненный путь на священных бирках, помогала при родах. На женских праздниках, совершавшихся </w:t>
      </w:r>
    </w:p>
    <w:p w:rsidR="00433807" w:rsidRDefault="00433807" w:rsidP="00433807">
      <w:pPr>
        <w:pStyle w:val="a3"/>
        <w:shd w:val="clear" w:color="auto" w:fill="FFFFFF"/>
        <w:spacing w:before="150" w:beforeAutospacing="0" w:after="150" w:afterAutospacing="0"/>
        <w:ind w:left="150" w:right="150"/>
        <w:rPr>
          <w:ins w:id="0" w:author="Unknown"/>
          <w:rFonts w:ascii="Verdana" w:hAnsi="Verdana"/>
          <w:color w:val="424242"/>
          <w:sz w:val="23"/>
          <w:szCs w:val="23"/>
        </w:rPr>
      </w:pPr>
      <w:r>
        <w:rPr>
          <w:rFonts w:ascii="Verdana" w:hAnsi="Verdana"/>
          <w:noProof/>
          <w:color w:val="424242"/>
          <w:sz w:val="23"/>
          <w:szCs w:val="23"/>
        </w:rPr>
        <w:drawing>
          <wp:inline distT="0" distB="0" distL="0" distR="0">
            <wp:extent cx="1285875" cy="1628775"/>
            <wp:effectExtent l="19050" t="0" r="9525" b="0"/>
            <wp:docPr id="1" name="Рисунок 1" descr="https://konspekta.net/lektsiacom/baza1/757265191452.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lektsiacom/baza1/757265191452.files/image002.jpg"/>
                    <pic:cNvPicPr>
                      <a:picLocks noChangeAspect="1" noChangeArrowheads="1"/>
                    </pic:cNvPicPr>
                  </pic:nvPicPr>
                  <pic:blipFill>
                    <a:blip r:embed="rId4"/>
                    <a:srcRect/>
                    <a:stretch>
                      <a:fillRect/>
                    </a:stretch>
                  </pic:blipFill>
                  <pic:spPr bwMode="auto">
                    <a:xfrm>
                      <a:off x="0" y="0"/>
                      <a:ext cx="1285875" cy="1628775"/>
                    </a:xfrm>
                    <a:prstGeom prst="rect">
                      <a:avLst/>
                    </a:prstGeom>
                    <a:noFill/>
                    <a:ln w="9525">
                      <a:noFill/>
                      <a:miter lim="800000"/>
                      <a:headEnd/>
                      <a:tailEnd/>
                    </a:ln>
                  </pic:spPr>
                </pic:pic>
              </a:graphicData>
            </a:graphic>
          </wp:inline>
        </w:drawing>
      </w:r>
      <w:ins w:id="1" w:author="Unknown">
        <w:r>
          <w:rPr>
            <w:rFonts w:ascii="Verdana" w:hAnsi="Verdana"/>
            <w:color w:val="424242"/>
            <w:sz w:val="23"/>
            <w:szCs w:val="23"/>
          </w:rPr>
          <w:t> </w:t>
        </w:r>
      </w:ins>
      <w:r>
        <w:rPr>
          <w:rFonts w:ascii="Verdana" w:hAnsi="Verdana"/>
          <w:noProof/>
          <w:color w:val="424242"/>
          <w:sz w:val="23"/>
          <w:szCs w:val="23"/>
        </w:rPr>
        <w:drawing>
          <wp:inline distT="0" distB="0" distL="0" distR="0">
            <wp:extent cx="2143125" cy="1704975"/>
            <wp:effectExtent l="19050" t="0" r="9525" b="0"/>
            <wp:docPr id="2" name="Рисунок 2" descr="https://konspekta.net/lektsiacom/baza1/757265191452.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lektsiacom/baza1/757265191452.files/image004.jpg"/>
                    <pic:cNvPicPr>
                      <a:picLocks noChangeAspect="1" noChangeArrowheads="1"/>
                    </pic:cNvPicPr>
                  </pic:nvPicPr>
                  <pic:blipFill>
                    <a:blip r:embed="rId5"/>
                    <a:srcRect/>
                    <a:stretch>
                      <a:fillRect/>
                    </a:stretch>
                  </pic:blipFill>
                  <pic:spPr bwMode="auto">
                    <a:xfrm>
                      <a:off x="0" y="0"/>
                      <a:ext cx="2143125" cy="1704975"/>
                    </a:xfrm>
                    <a:prstGeom prst="rect">
                      <a:avLst/>
                    </a:prstGeom>
                    <a:noFill/>
                    <a:ln w="9525">
                      <a:noFill/>
                      <a:miter lim="800000"/>
                      <a:headEnd/>
                      <a:tailEnd/>
                    </a:ln>
                  </pic:spPr>
                </pic:pic>
              </a:graphicData>
            </a:graphic>
          </wp:inline>
        </w:drawing>
      </w:r>
      <w:ins w:id="2" w:author="Unknown">
        <w:r>
          <w:rPr>
            <w:rFonts w:ascii="Verdana" w:hAnsi="Verdana"/>
            <w:color w:val="424242"/>
            <w:sz w:val="23"/>
            <w:szCs w:val="23"/>
          </w:rPr>
          <w:t> </w:t>
        </w:r>
      </w:ins>
      <w:r>
        <w:rPr>
          <w:rFonts w:ascii="Verdana" w:hAnsi="Verdana"/>
          <w:noProof/>
          <w:color w:val="424242"/>
          <w:sz w:val="23"/>
          <w:szCs w:val="23"/>
        </w:rPr>
        <w:drawing>
          <wp:inline distT="0" distB="0" distL="0" distR="0">
            <wp:extent cx="1104900" cy="1666875"/>
            <wp:effectExtent l="19050" t="0" r="0" b="0"/>
            <wp:docPr id="3" name="Рисунок 3" descr="https://konspekta.net/lektsiacom/baza1/757265191452.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onspekta.net/lektsiacom/baza1/757265191452.files/image006.jpg"/>
                    <pic:cNvPicPr>
                      <a:picLocks noChangeAspect="1" noChangeArrowheads="1"/>
                    </pic:cNvPicPr>
                  </pic:nvPicPr>
                  <pic:blipFill>
                    <a:blip r:embed="rId6"/>
                    <a:srcRect/>
                    <a:stretch>
                      <a:fillRect/>
                    </a:stretch>
                  </pic:blipFill>
                  <pic:spPr bwMode="auto">
                    <a:xfrm>
                      <a:off x="0" y="0"/>
                      <a:ext cx="1104900" cy="1666875"/>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ins w:id="3" w:author="Unknown"/>
          <w:rFonts w:ascii="Verdana" w:hAnsi="Verdana"/>
          <w:color w:val="424242"/>
          <w:sz w:val="23"/>
          <w:szCs w:val="23"/>
        </w:rPr>
      </w:pPr>
      <w:ins w:id="4" w:author="Unknown">
        <w:r>
          <w:rPr>
            <w:rFonts w:ascii="Verdana" w:hAnsi="Verdana"/>
            <w:color w:val="424242"/>
            <w:sz w:val="23"/>
            <w:szCs w:val="23"/>
          </w:rPr>
          <w:t>Рис. 1</w:t>
        </w:r>
      </w:ins>
    </w:p>
    <w:p w:rsidR="00433807" w:rsidRDefault="00433807" w:rsidP="00433807">
      <w:pPr>
        <w:pStyle w:val="a3"/>
        <w:shd w:val="clear" w:color="auto" w:fill="FFFFFF"/>
        <w:spacing w:before="150" w:beforeAutospacing="0" w:after="150" w:afterAutospacing="0"/>
        <w:ind w:left="150" w:right="150"/>
        <w:rPr>
          <w:ins w:id="5" w:author="Unknown"/>
          <w:rFonts w:ascii="Verdana" w:hAnsi="Verdana"/>
          <w:color w:val="424242"/>
          <w:sz w:val="23"/>
          <w:szCs w:val="23"/>
        </w:rPr>
      </w:pPr>
      <w:ins w:id="6" w:author="Unknown">
        <w:r>
          <w:rPr>
            <w:rFonts w:ascii="Verdana" w:hAnsi="Verdana"/>
            <w:color w:val="424242"/>
            <w:sz w:val="23"/>
            <w:szCs w:val="23"/>
          </w:rPr>
          <w:t>2. Медвежий праздник</w:t>
        </w:r>
      </w:ins>
    </w:p>
    <w:p w:rsidR="00433807" w:rsidRDefault="00433807" w:rsidP="00433807">
      <w:pPr>
        <w:pStyle w:val="a3"/>
        <w:shd w:val="clear" w:color="auto" w:fill="FFFFFF"/>
        <w:spacing w:before="150" w:beforeAutospacing="0" w:after="150" w:afterAutospacing="0"/>
        <w:ind w:left="150" w:right="150"/>
        <w:rPr>
          <w:ins w:id="7" w:author="Unknown"/>
          <w:rFonts w:ascii="Verdana" w:hAnsi="Verdana"/>
          <w:color w:val="424242"/>
          <w:sz w:val="23"/>
          <w:szCs w:val="23"/>
        </w:rPr>
      </w:pPr>
      <w:ins w:id="8" w:author="Unknown">
        <w:r>
          <w:rPr>
            <w:rFonts w:ascii="Verdana" w:hAnsi="Verdana"/>
            <w:color w:val="424242"/>
            <w:sz w:val="23"/>
            <w:szCs w:val="23"/>
          </w:rPr>
          <w:t xml:space="preserve">Это самый любимый праздник северян. Медведь считается сыном верховного божества </w:t>
        </w:r>
        <w:proofErr w:type="spellStart"/>
        <w:r>
          <w:rPr>
            <w:rFonts w:ascii="Verdana" w:hAnsi="Verdana"/>
            <w:color w:val="424242"/>
            <w:sz w:val="23"/>
            <w:szCs w:val="23"/>
          </w:rPr>
          <w:t>Торума</w:t>
        </w:r>
        <w:proofErr w:type="spellEnd"/>
        <w:r>
          <w:rPr>
            <w:rFonts w:ascii="Verdana" w:hAnsi="Verdana"/>
            <w:color w:val="424242"/>
            <w:sz w:val="23"/>
            <w:szCs w:val="23"/>
          </w:rPr>
          <w:t>, вместе с тем он сын женщины-прародительницы и брат ее детей, поэтому северяне воспринимают его как брата. И наконец, он олицетворение верховной справедливости, хозяин тайги. Каждая успешная охота на медведя сопровождается праздником, на котором люди стараются снять с себя вину за его убийство и совершают обряды, которые должны привести к благополучию всех участников праздника. Шкуру медведя свертывали, голову и лапы украшали кольцами, лентами, платками и укладывали в переднем углу дома в так называемой жертвенной позе, с головой, положенной между вытянутыми передними лапами. Затем устраивали представления в масках. В первой половине ночи обязательно исполняют танцы, посвященные главным богам. Особое значение имела середина ночи и ее вторая половина, когда съедали медвежье мясо, провожали душу медведя на небо, гадали о предстоящей охоте (рис. 2).</w:t>
        </w:r>
      </w:ins>
    </w:p>
    <w:p w:rsidR="00433807" w:rsidRDefault="00433807" w:rsidP="00433807">
      <w:pPr>
        <w:pStyle w:val="a3"/>
        <w:shd w:val="clear" w:color="auto" w:fill="FFFFFF"/>
        <w:spacing w:before="150" w:beforeAutospacing="0" w:after="150" w:afterAutospacing="0"/>
        <w:ind w:left="150" w:right="150"/>
        <w:rPr>
          <w:ins w:id="9" w:author="Unknown"/>
          <w:rFonts w:ascii="Verdana" w:hAnsi="Verdana"/>
          <w:color w:val="424242"/>
          <w:sz w:val="23"/>
          <w:szCs w:val="23"/>
        </w:rPr>
      </w:pPr>
      <w:r>
        <w:rPr>
          <w:rFonts w:ascii="Verdana" w:hAnsi="Verdana"/>
          <w:noProof/>
          <w:color w:val="424242"/>
          <w:sz w:val="23"/>
          <w:szCs w:val="23"/>
        </w:rPr>
        <w:drawing>
          <wp:inline distT="0" distB="0" distL="0" distR="0">
            <wp:extent cx="2190750" cy="1352550"/>
            <wp:effectExtent l="19050" t="0" r="0" b="0"/>
            <wp:docPr id="4" name="Рисунок 4" descr="https://konspekta.net/lektsiacom/baza1/757265191452.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lektsiacom/baza1/757265191452.files/image008.jpg"/>
                    <pic:cNvPicPr>
                      <a:picLocks noChangeAspect="1" noChangeArrowheads="1"/>
                    </pic:cNvPicPr>
                  </pic:nvPicPr>
                  <pic:blipFill>
                    <a:blip r:embed="rId7"/>
                    <a:srcRect/>
                    <a:stretch>
                      <a:fillRect/>
                    </a:stretch>
                  </pic:blipFill>
                  <pic:spPr bwMode="auto">
                    <a:xfrm>
                      <a:off x="0" y="0"/>
                      <a:ext cx="2190750" cy="1352550"/>
                    </a:xfrm>
                    <a:prstGeom prst="rect">
                      <a:avLst/>
                    </a:prstGeom>
                    <a:noFill/>
                    <a:ln w="9525">
                      <a:noFill/>
                      <a:miter lim="800000"/>
                      <a:headEnd/>
                      <a:tailEnd/>
                    </a:ln>
                  </pic:spPr>
                </pic:pic>
              </a:graphicData>
            </a:graphic>
          </wp:inline>
        </w:drawing>
      </w:r>
      <w:ins w:id="10" w:author="Unknown">
        <w:r>
          <w:rPr>
            <w:rFonts w:ascii="Verdana" w:hAnsi="Verdana"/>
            <w:color w:val="424242"/>
            <w:sz w:val="23"/>
            <w:szCs w:val="23"/>
          </w:rPr>
          <w:t> </w:t>
        </w:r>
      </w:ins>
      <w:r>
        <w:rPr>
          <w:rFonts w:ascii="Verdana" w:hAnsi="Verdana"/>
          <w:noProof/>
          <w:color w:val="424242"/>
          <w:sz w:val="23"/>
          <w:szCs w:val="23"/>
        </w:rPr>
        <w:drawing>
          <wp:inline distT="0" distB="0" distL="0" distR="0">
            <wp:extent cx="2162175" cy="1362075"/>
            <wp:effectExtent l="19050" t="0" r="9525" b="0"/>
            <wp:docPr id="5" name="Рисунок 5" descr="https://konspekta.net/lektsiacom/baza1/757265191452.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nspekta.net/lektsiacom/baza1/757265191452.files/image010.jpg"/>
                    <pic:cNvPicPr>
                      <a:picLocks noChangeAspect="1" noChangeArrowheads="1"/>
                    </pic:cNvPicPr>
                  </pic:nvPicPr>
                  <pic:blipFill>
                    <a:blip r:embed="rId8"/>
                    <a:srcRect/>
                    <a:stretch>
                      <a:fillRect/>
                    </a:stretch>
                  </pic:blipFill>
                  <pic:spPr bwMode="auto">
                    <a:xfrm>
                      <a:off x="0" y="0"/>
                      <a:ext cx="2162175" cy="1362075"/>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ins w:id="11" w:author="Unknown"/>
          <w:rFonts w:ascii="Verdana" w:hAnsi="Verdana"/>
          <w:color w:val="424242"/>
          <w:sz w:val="23"/>
          <w:szCs w:val="23"/>
        </w:rPr>
      </w:pPr>
      <w:ins w:id="12" w:author="Unknown">
        <w:r>
          <w:rPr>
            <w:rFonts w:ascii="Verdana" w:hAnsi="Verdana"/>
            <w:color w:val="424242"/>
            <w:sz w:val="23"/>
            <w:szCs w:val="23"/>
          </w:rPr>
          <w:t>Рис. 2</w:t>
        </w:r>
      </w:ins>
    </w:p>
    <w:p w:rsidR="00433807" w:rsidRDefault="00433807" w:rsidP="00433807">
      <w:pPr>
        <w:pStyle w:val="a3"/>
        <w:shd w:val="clear" w:color="auto" w:fill="FFFFFF"/>
        <w:spacing w:before="150" w:beforeAutospacing="0" w:after="150" w:afterAutospacing="0"/>
        <w:ind w:left="150" w:right="150"/>
        <w:rPr>
          <w:ins w:id="13" w:author="Unknown"/>
          <w:rFonts w:ascii="Verdana" w:hAnsi="Verdana"/>
          <w:color w:val="424242"/>
          <w:sz w:val="23"/>
          <w:szCs w:val="23"/>
        </w:rPr>
      </w:pPr>
      <w:ins w:id="14" w:author="Unknown">
        <w:r>
          <w:rPr>
            <w:rFonts w:ascii="Verdana" w:hAnsi="Verdana"/>
            <w:color w:val="424242"/>
            <w:sz w:val="23"/>
            <w:szCs w:val="23"/>
          </w:rPr>
          <w:t>3. Обряд почитания оленя</w:t>
        </w:r>
      </w:ins>
    </w:p>
    <w:p w:rsidR="00433807" w:rsidRDefault="00433807" w:rsidP="00433807">
      <w:pPr>
        <w:pStyle w:val="a3"/>
        <w:shd w:val="clear" w:color="auto" w:fill="FFFFFF"/>
        <w:spacing w:before="150" w:beforeAutospacing="0" w:after="150" w:afterAutospacing="0"/>
        <w:ind w:left="150" w:right="150"/>
        <w:rPr>
          <w:ins w:id="15" w:author="Unknown"/>
          <w:rFonts w:ascii="Verdana" w:hAnsi="Verdana"/>
          <w:color w:val="424242"/>
          <w:sz w:val="23"/>
          <w:szCs w:val="23"/>
        </w:rPr>
      </w:pPr>
      <w:ins w:id="16" w:author="Unknown">
        <w:r>
          <w:rPr>
            <w:rFonts w:ascii="Verdana" w:hAnsi="Verdana"/>
            <w:color w:val="424242"/>
            <w:sz w:val="23"/>
            <w:szCs w:val="23"/>
          </w:rPr>
          <w:t xml:space="preserve">У народов севера было распространено почитание различных зверей, птиц, рыб. Но, пожалуй, ни одно животное не пользовалось таким почетом, как олень. Объясняется это особой ролью оленей в жизни людей. Для северян дикий олень был основным объектом охоты. Добывали его, как правило, осенью, на водных переправах, когда оленьи стада переходили на юг. Им помогали в этом специально обученные домашние </w:t>
        </w:r>
        <w:proofErr w:type="spellStart"/>
        <w:r>
          <w:rPr>
            <w:rFonts w:ascii="Verdana" w:hAnsi="Verdana"/>
            <w:color w:val="424242"/>
            <w:sz w:val="23"/>
            <w:szCs w:val="23"/>
          </w:rPr>
          <w:t>олени-манщики</w:t>
        </w:r>
        <w:proofErr w:type="spellEnd"/>
        <w:r>
          <w:rPr>
            <w:rFonts w:ascii="Verdana" w:hAnsi="Verdana"/>
            <w:color w:val="424242"/>
            <w:sz w:val="23"/>
            <w:szCs w:val="23"/>
          </w:rPr>
          <w:t>.</w:t>
        </w:r>
      </w:ins>
    </w:p>
    <w:p w:rsidR="00433807" w:rsidRDefault="00433807" w:rsidP="00433807">
      <w:pPr>
        <w:pStyle w:val="a3"/>
        <w:shd w:val="clear" w:color="auto" w:fill="FFFFFF"/>
        <w:spacing w:before="150" w:beforeAutospacing="0" w:after="150" w:afterAutospacing="0"/>
        <w:ind w:left="150" w:right="150"/>
        <w:rPr>
          <w:ins w:id="17" w:author="Unknown"/>
          <w:rFonts w:ascii="Verdana" w:hAnsi="Verdana"/>
          <w:color w:val="424242"/>
          <w:sz w:val="23"/>
          <w:szCs w:val="23"/>
        </w:rPr>
      </w:pPr>
      <w:ins w:id="18" w:author="Unknown">
        <w:r>
          <w:rPr>
            <w:rFonts w:ascii="Verdana" w:hAnsi="Verdana"/>
            <w:color w:val="424242"/>
            <w:sz w:val="23"/>
            <w:szCs w:val="23"/>
          </w:rPr>
          <w:lastRenderedPageBreak/>
          <w:t>Этих оленей с опутанными ремнями рогами подпускали к их диким собратьям. Дикие олени вступали с незваными гостями в драку и запутывались рогами в ремнях.</w:t>
        </w:r>
      </w:ins>
    </w:p>
    <w:p w:rsidR="00433807" w:rsidRDefault="00433807" w:rsidP="00433807">
      <w:pPr>
        <w:pStyle w:val="a3"/>
        <w:shd w:val="clear" w:color="auto" w:fill="FFFFFF"/>
        <w:spacing w:before="150" w:beforeAutospacing="0" w:after="150" w:afterAutospacing="0"/>
        <w:ind w:left="150" w:right="150"/>
        <w:rPr>
          <w:ins w:id="19" w:author="Unknown"/>
          <w:rFonts w:ascii="Verdana" w:hAnsi="Verdana"/>
          <w:color w:val="424242"/>
          <w:sz w:val="23"/>
          <w:szCs w:val="23"/>
        </w:rPr>
      </w:pPr>
      <w:ins w:id="20" w:author="Unknown">
        <w:r>
          <w:rPr>
            <w:rFonts w:ascii="Verdana" w:hAnsi="Verdana"/>
            <w:color w:val="424242"/>
            <w:sz w:val="23"/>
            <w:szCs w:val="23"/>
          </w:rPr>
          <w:t xml:space="preserve">Особенно развит был культ оленя у ненцев, потомственных оленеводов, обладателей самых больших в самодийском мире оленьих стад. Согласно старинным ненецким обычаям, олени белой масти считались священными. Их не впрягали в нарты, не забивали на мясо. Рога и уши белых оленей украшали красными лентами, на боках выстригали знак солнца или изображение духа огня. Олени белой масти считались принадлежащими </w:t>
        </w:r>
        <w:proofErr w:type="spellStart"/>
        <w:r>
          <w:rPr>
            <w:rFonts w:ascii="Verdana" w:hAnsi="Verdana"/>
            <w:color w:val="424242"/>
            <w:sz w:val="23"/>
            <w:szCs w:val="23"/>
          </w:rPr>
          <w:t>Нуму</w:t>
        </w:r>
        <w:proofErr w:type="spellEnd"/>
        <w:r>
          <w:rPr>
            <w:rFonts w:ascii="Verdana" w:hAnsi="Verdana"/>
            <w:color w:val="424242"/>
            <w:sz w:val="23"/>
            <w:szCs w:val="23"/>
          </w:rPr>
          <w:t xml:space="preserve"> – верховному божеству, создавшему, по представлениям северян, землю и всех, кто ее населяет (рис. 3).</w:t>
        </w:r>
      </w:ins>
    </w:p>
    <w:p w:rsidR="00433807" w:rsidRDefault="00433807" w:rsidP="00433807">
      <w:pPr>
        <w:pStyle w:val="a3"/>
        <w:shd w:val="clear" w:color="auto" w:fill="FFFFFF"/>
        <w:spacing w:before="150" w:beforeAutospacing="0" w:after="150" w:afterAutospacing="0"/>
        <w:ind w:left="150" w:right="150"/>
        <w:rPr>
          <w:ins w:id="21" w:author="Unknown"/>
          <w:rFonts w:ascii="Verdana" w:hAnsi="Verdana"/>
          <w:color w:val="424242"/>
          <w:sz w:val="23"/>
          <w:szCs w:val="23"/>
        </w:rPr>
      </w:pPr>
      <w:r>
        <w:rPr>
          <w:rFonts w:ascii="Verdana" w:hAnsi="Verdana"/>
          <w:noProof/>
          <w:color w:val="424242"/>
          <w:sz w:val="23"/>
          <w:szCs w:val="23"/>
        </w:rPr>
        <w:drawing>
          <wp:inline distT="0" distB="0" distL="0" distR="0">
            <wp:extent cx="1400175" cy="2114550"/>
            <wp:effectExtent l="19050" t="0" r="9525" b="0"/>
            <wp:docPr id="6" name="Рисунок 6" descr="https://konspekta.net/lektsiacom/baza1/757265191452.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onspekta.net/lektsiacom/baza1/757265191452.files/image012.jpg"/>
                    <pic:cNvPicPr>
                      <a:picLocks noChangeAspect="1" noChangeArrowheads="1"/>
                    </pic:cNvPicPr>
                  </pic:nvPicPr>
                  <pic:blipFill>
                    <a:blip r:embed="rId9"/>
                    <a:srcRect/>
                    <a:stretch>
                      <a:fillRect/>
                    </a:stretch>
                  </pic:blipFill>
                  <pic:spPr bwMode="auto">
                    <a:xfrm>
                      <a:off x="0" y="0"/>
                      <a:ext cx="1400175" cy="2114550"/>
                    </a:xfrm>
                    <a:prstGeom prst="rect">
                      <a:avLst/>
                    </a:prstGeom>
                    <a:noFill/>
                    <a:ln w="9525">
                      <a:noFill/>
                      <a:miter lim="800000"/>
                      <a:headEnd/>
                      <a:tailEnd/>
                    </a:ln>
                  </pic:spPr>
                </pic:pic>
              </a:graphicData>
            </a:graphic>
          </wp:inline>
        </w:drawing>
      </w:r>
      <w:ins w:id="22" w:author="Unknown">
        <w:r>
          <w:rPr>
            <w:rFonts w:ascii="Verdana" w:hAnsi="Verdana"/>
            <w:color w:val="424242"/>
            <w:sz w:val="23"/>
            <w:szCs w:val="23"/>
          </w:rPr>
          <w:t> </w:t>
        </w:r>
      </w:ins>
      <w:r>
        <w:rPr>
          <w:rFonts w:ascii="Verdana" w:hAnsi="Verdana"/>
          <w:noProof/>
          <w:color w:val="424242"/>
          <w:sz w:val="23"/>
          <w:szCs w:val="23"/>
        </w:rPr>
        <w:drawing>
          <wp:inline distT="0" distB="0" distL="0" distR="0">
            <wp:extent cx="1476375" cy="2114550"/>
            <wp:effectExtent l="19050" t="0" r="9525" b="0"/>
            <wp:docPr id="7" name="Рисунок 7" descr="https://konspekta.net/lektsiacom/baza1/757265191452.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onspekta.net/lektsiacom/baza1/757265191452.files/image014.jpg"/>
                    <pic:cNvPicPr>
                      <a:picLocks noChangeAspect="1" noChangeArrowheads="1"/>
                    </pic:cNvPicPr>
                  </pic:nvPicPr>
                  <pic:blipFill>
                    <a:blip r:embed="rId10"/>
                    <a:srcRect/>
                    <a:stretch>
                      <a:fillRect/>
                    </a:stretch>
                  </pic:blipFill>
                  <pic:spPr bwMode="auto">
                    <a:xfrm>
                      <a:off x="0" y="0"/>
                      <a:ext cx="1476375" cy="2114550"/>
                    </a:xfrm>
                    <a:prstGeom prst="rect">
                      <a:avLst/>
                    </a:prstGeom>
                    <a:noFill/>
                    <a:ln w="9525">
                      <a:noFill/>
                      <a:miter lim="800000"/>
                      <a:headEnd/>
                      <a:tailEnd/>
                    </a:ln>
                  </pic:spPr>
                </pic:pic>
              </a:graphicData>
            </a:graphic>
          </wp:inline>
        </w:drawing>
      </w:r>
      <w:ins w:id="23" w:author="Unknown">
        <w:r>
          <w:rPr>
            <w:rFonts w:ascii="Verdana" w:hAnsi="Verdana"/>
            <w:color w:val="424242"/>
            <w:sz w:val="23"/>
            <w:szCs w:val="23"/>
          </w:rPr>
          <w:t> </w:t>
        </w:r>
      </w:ins>
      <w:r>
        <w:rPr>
          <w:rFonts w:ascii="Verdana" w:hAnsi="Verdana"/>
          <w:noProof/>
          <w:color w:val="424242"/>
          <w:sz w:val="23"/>
          <w:szCs w:val="23"/>
        </w:rPr>
        <w:drawing>
          <wp:inline distT="0" distB="0" distL="0" distR="0">
            <wp:extent cx="2333625" cy="2133600"/>
            <wp:effectExtent l="19050" t="0" r="9525" b="0"/>
            <wp:docPr id="8" name="Рисунок 8" descr="https://konspekta.net/lektsiacom/baza1/757265191452.files/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onspekta.net/lektsiacom/baza1/757265191452.files/image016.jpg"/>
                    <pic:cNvPicPr>
                      <a:picLocks noChangeAspect="1" noChangeArrowheads="1"/>
                    </pic:cNvPicPr>
                  </pic:nvPicPr>
                  <pic:blipFill>
                    <a:blip r:embed="rId11"/>
                    <a:srcRect/>
                    <a:stretch>
                      <a:fillRect/>
                    </a:stretch>
                  </pic:blipFill>
                  <pic:spPr bwMode="auto">
                    <a:xfrm>
                      <a:off x="0" y="0"/>
                      <a:ext cx="2333625" cy="2133600"/>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ins w:id="24" w:author="Unknown"/>
          <w:rFonts w:ascii="Verdana" w:hAnsi="Verdana"/>
          <w:color w:val="424242"/>
          <w:sz w:val="23"/>
          <w:szCs w:val="23"/>
        </w:rPr>
      </w:pPr>
      <w:ins w:id="25" w:author="Unknown">
        <w:r>
          <w:rPr>
            <w:rFonts w:ascii="Verdana" w:hAnsi="Verdana"/>
            <w:color w:val="424242"/>
            <w:sz w:val="23"/>
            <w:szCs w:val="23"/>
          </w:rPr>
          <w:t>Рис. 3</w:t>
        </w:r>
      </w:ins>
    </w:p>
    <w:p w:rsidR="00433807" w:rsidRDefault="00433807" w:rsidP="00433807">
      <w:pPr>
        <w:pStyle w:val="a3"/>
        <w:shd w:val="clear" w:color="auto" w:fill="FFFFFF"/>
        <w:spacing w:before="150" w:beforeAutospacing="0" w:after="150" w:afterAutospacing="0"/>
        <w:ind w:left="150" w:right="150"/>
        <w:rPr>
          <w:ins w:id="26" w:author="Unknown"/>
          <w:rFonts w:ascii="Verdana" w:hAnsi="Verdana"/>
          <w:color w:val="424242"/>
          <w:sz w:val="23"/>
          <w:szCs w:val="23"/>
        </w:rPr>
      </w:pPr>
      <w:ins w:id="27" w:author="Unknown">
        <w:r>
          <w:rPr>
            <w:rFonts w:ascii="Verdana" w:hAnsi="Verdana"/>
            <w:color w:val="424242"/>
            <w:sz w:val="23"/>
            <w:szCs w:val="23"/>
          </w:rPr>
          <w:t>4. Обряд оживления бубна</w:t>
        </w:r>
      </w:ins>
    </w:p>
    <w:p w:rsidR="00433807" w:rsidRDefault="00433807" w:rsidP="00433807">
      <w:pPr>
        <w:pStyle w:val="a3"/>
        <w:shd w:val="clear" w:color="auto" w:fill="FFFFFF"/>
        <w:spacing w:before="150" w:beforeAutospacing="0" w:after="150" w:afterAutospacing="0"/>
        <w:ind w:left="150" w:right="150"/>
        <w:rPr>
          <w:ins w:id="28" w:author="Unknown"/>
          <w:rFonts w:ascii="Verdana" w:hAnsi="Verdana"/>
          <w:color w:val="424242"/>
          <w:sz w:val="23"/>
          <w:szCs w:val="23"/>
        </w:rPr>
      </w:pPr>
      <w:ins w:id="29" w:author="Unknown">
        <w:r>
          <w:rPr>
            <w:rFonts w:ascii="Verdana" w:hAnsi="Verdana"/>
            <w:color w:val="424242"/>
            <w:sz w:val="23"/>
            <w:szCs w:val="23"/>
          </w:rPr>
          <w:t>Интересный обычай, связанный с почитанием оленей. В соответствии с давней традицией считалось, что бубен шамана – это олень, на котором посредник между людьми и духами совершает путешествия на небо. Однако</w:t>
        </w:r>
        <w:proofErr w:type="gramStart"/>
        <w:r>
          <w:rPr>
            <w:rFonts w:ascii="Verdana" w:hAnsi="Verdana"/>
            <w:color w:val="424242"/>
            <w:sz w:val="23"/>
            <w:szCs w:val="23"/>
          </w:rPr>
          <w:t>,</w:t>
        </w:r>
        <w:proofErr w:type="gramEnd"/>
        <w:r>
          <w:rPr>
            <w:rFonts w:ascii="Verdana" w:hAnsi="Verdana"/>
            <w:color w:val="424242"/>
            <w:sz w:val="23"/>
            <w:szCs w:val="23"/>
          </w:rPr>
          <w:t xml:space="preserve"> прежде чем отправиться в путь, шаман должен был «оживить» бубен. Этот обряд совершался весной, когда прилетали птицы. Время для проведения обряда было выбрано не случайно. Северяне считали птиц своими ближайшими родственниками и себя нередко называли орлиными или тетеревиными людьми. Церемония оживления бубна продолжалась десять дней. Ее кульминацией было достижение шаманом земли, «где светит семь солнц, где камень до неба достает». Изображая свое пребывание в этой волшебной стране, шаман демонстрировал зрителям, что ему очень жарко, что с него ручьями льет пот. Завершался обряд оживления бубна всеобщим пиром и кормлением идолов, деревянные фигурки которых северяне считали олицетворением своих предков (рис.4).</w:t>
        </w:r>
      </w:ins>
    </w:p>
    <w:p w:rsidR="00433807" w:rsidRDefault="00433807" w:rsidP="00433807">
      <w:pPr>
        <w:pStyle w:val="a3"/>
        <w:shd w:val="clear" w:color="auto" w:fill="FFFFFF"/>
        <w:spacing w:before="150" w:beforeAutospacing="0" w:after="150" w:afterAutospacing="0"/>
        <w:ind w:left="150" w:right="150"/>
        <w:rPr>
          <w:ins w:id="30" w:author="Unknown"/>
          <w:rFonts w:ascii="Verdana" w:hAnsi="Verdana"/>
          <w:color w:val="424242"/>
          <w:sz w:val="23"/>
          <w:szCs w:val="23"/>
        </w:rPr>
      </w:pPr>
      <w:r>
        <w:rPr>
          <w:rFonts w:ascii="Verdana" w:hAnsi="Verdana"/>
          <w:noProof/>
          <w:color w:val="424242"/>
          <w:sz w:val="23"/>
          <w:szCs w:val="23"/>
        </w:rPr>
        <w:lastRenderedPageBreak/>
        <w:drawing>
          <wp:inline distT="0" distB="0" distL="0" distR="0">
            <wp:extent cx="2476500" cy="3524250"/>
            <wp:effectExtent l="19050" t="0" r="0" b="0"/>
            <wp:docPr id="9" name="Рисунок 9" descr="https://konspekta.net/lektsiacom/baza1/757265191452.files/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onspekta.net/lektsiacom/baza1/757265191452.files/image018.jpg"/>
                    <pic:cNvPicPr>
                      <a:picLocks noChangeAspect="1" noChangeArrowheads="1"/>
                    </pic:cNvPicPr>
                  </pic:nvPicPr>
                  <pic:blipFill>
                    <a:blip r:embed="rId12"/>
                    <a:srcRect/>
                    <a:stretch>
                      <a:fillRect/>
                    </a:stretch>
                  </pic:blipFill>
                  <pic:spPr bwMode="auto">
                    <a:xfrm>
                      <a:off x="0" y="0"/>
                      <a:ext cx="2476500" cy="3524250"/>
                    </a:xfrm>
                    <a:prstGeom prst="rect">
                      <a:avLst/>
                    </a:prstGeom>
                    <a:noFill/>
                    <a:ln w="9525">
                      <a:noFill/>
                      <a:miter lim="800000"/>
                      <a:headEnd/>
                      <a:tailEnd/>
                    </a:ln>
                  </pic:spPr>
                </pic:pic>
              </a:graphicData>
            </a:graphic>
          </wp:inline>
        </w:drawing>
      </w:r>
      <w:ins w:id="31" w:author="Unknown">
        <w:r>
          <w:rPr>
            <w:rFonts w:ascii="Verdana" w:hAnsi="Verdana"/>
            <w:color w:val="424242"/>
            <w:sz w:val="23"/>
            <w:szCs w:val="23"/>
          </w:rPr>
          <w:t> </w:t>
        </w:r>
      </w:ins>
      <w:r>
        <w:rPr>
          <w:rFonts w:ascii="Verdana" w:hAnsi="Verdana"/>
          <w:noProof/>
          <w:color w:val="424242"/>
          <w:sz w:val="23"/>
          <w:szCs w:val="23"/>
        </w:rPr>
        <w:drawing>
          <wp:inline distT="0" distB="0" distL="0" distR="0">
            <wp:extent cx="2628900" cy="3524250"/>
            <wp:effectExtent l="19050" t="0" r="0" b="0"/>
            <wp:docPr id="10" name="Рисунок 10" descr="https://konspekta.net/lektsiacom/baza1/757265191452.file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onspekta.net/lektsiacom/baza1/757265191452.files/image020.jpg"/>
                    <pic:cNvPicPr>
                      <a:picLocks noChangeAspect="1" noChangeArrowheads="1"/>
                    </pic:cNvPicPr>
                  </pic:nvPicPr>
                  <pic:blipFill>
                    <a:blip r:embed="rId13"/>
                    <a:srcRect/>
                    <a:stretch>
                      <a:fillRect/>
                    </a:stretch>
                  </pic:blipFill>
                  <pic:spPr bwMode="auto">
                    <a:xfrm>
                      <a:off x="0" y="0"/>
                      <a:ext cx="2628900" cy="3524250"/>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ins w:id="32" w:author="Unknown"/>
          <w:rFonts w:ascii="Verdana" w:hAnsi="Verdana"/>
          <w:color w:val="424242"/>
          <w:sz w:val="23"/>
          <w:szCs w:val="23"/>
        </w:rPr>
      </w:pPr>
      <w:ins w:id="33" w:author="Unknown">
        <w:r>
          <w:rPr>
            <w:rFonts w:ascii="Verdana" w:hAnsi="Verdana"/>
            <w:color w:val="424242"/>
            <w:sz w:val="23"/>
            <w:szCs w:val="23"/>
          </w:rPr>
          <w:t>Рис. 4</w:t>
        </w:r>
      </w:ins>
    </w:p>
    <w:p w:rsidR="00433807" w:rsidRDefault="00433807" w:rsidP="00433807">
      <w:pPr>
        <w:pStyle w:val="a3"/>
        <w:shd w:val="clear" w:color="auto" w:fill="FFFFFF"/>
        <w:spacing w:before="150" w:beforeAutospacing="0" w:after="150" w:afterAutospacing="0"/>
        <w:ind w:left="150" w:right="150"/>
        <w:rPr>
          <w:ins w:id="34" w:author="Unknown"/>
          <w:rFonts w:ascii="Verdana" w:hAnsi="Verdana"/>
          <w:color w:val="424242"/>
          <w:sz w:val="23"/>
          <w:szCs w:val="23"/>
        </w:rPr>
      </w:pPr>
      <w:ins w:id="35" w:author="Unknown">
        <w:r>
          <w:rPr>
            <w:rFonts w:ascii="Verdana" w:hAnsi="Verdana"/>
            <w:color w:val="424242"/>
            <w:sz w:val="23"/>
            <w:szCs w:val="23"/>
          </w:rPr>
          <w:t>5. Праздник чистого чума</w:t>
        </w:r>
      </w:ins>
    </w:p>
    <w:p w:rsidR="00433807" w:rsidRDefault="00433807" w:rsidP="00433807">
      <w:pPr>
        <w:pStyle w:val="a3"/>
        <w:shd w:val="clear" w:color="auto" w:fill="FFFFFF"/>
        <w:spacing w:before="150" w:beforeAutospacing="0" w:after="150" w:afterAutospacing="0"/>
        <w:ind w:left="150" w:right="150"/>
        <w:rPr>
          <w:ins w:id="36" w:author="Unknown"/>
          <w:rFonts w:ascii="Verdana" w:hAnsi="Verdana"/>
          <w:color w:val="424242"/>
          <w:sz w:val="23"/>
          <w:szCs w:val="23"/>
        </w:rPr>
      </w:pPr>
      <w:ins w:id="37" w:author="Unknown">
        <w:r>
          <w:rPr>
            <w:rFonts w:ascii="Verdana" w:hAnsi="Verdana"/>
            <w:color w:val="424242"/>
            <w:sz w:val="23"/>
            <w:szCs w:val="23"/>
          </w:rPr>
          <w:t>Один из главных праздников народов севера был связан с окончанием полярной ночи. Отмечался он в конце января – начале февраля, когда зимнее солнце после длительного отсутствия вновь появлялось на небосклоне.</w:t>
        </w:r>
      </w:ins>
      <w:r>
        <w:rPr>
          <w:rFonts w:ascii="Verdana" w:hAnsi="Verdana"/>
          <w:color w:val="424242"/>
          <w:sz w:val="23"/>
          <w:szCs w:val="23"/>
        </w:rPr>
        <w:t xml:space="preserve"> </w:t>
      </w:r>
      <w:ins w:id="38" w:author="Unknown">
        <w:r>
          <w:rPr>
            <w:rFonts w:ascii="Verdana" w:hAnsi="Verdana"/>
            <w:color w:val="424242"/>
            <w:sz w:val="23"/>
            <w:szCs w:val="23"/>
          </w:rPr>
          <w:t>Для праздника ставили особый, «чистый чум», в котором на протяжении нескольких дней непрерывно работал шаман. В то время, пока звучал шаманский бубен, молодежь, собравшись возле «чистого чума», исполняла старинные танцы, устраивала игры. Считалось, что все эти действия должны обеспечить удачу в предстоящем году. Иногда праздник проходил по-иному. Вместо «чистого чума» сооружались «каменные ворота». Они представляли собой нечто вроде туннеля. Три дня рядом с туннелем продолжались камлания шамана, а потом он и вслед за ним все обитатели стойбища трижды проходили сквозь каменные ворота.</w:t>
        </w:r>
      </w:ins>
    </w:p>
    <w:p w:rsidR="00433807" w:rsidRDefault="00433807" w:rsidP="00433807">
      <w:pPr>
        <w:pStyle w:val="a3"/>
        <w:shd w:val="clear" w:color="auto" w:fill="FFFFFF"/>
        <w:spacing w:before="150" w:beforeAutospacing="0" w:after="150" w:afterAutospacing="0"/>
        <w:ind w:left="150" w:right="150"/>
        <w:rPr>
          <w:ins w:id="39" w:author="Unknown"/>
          <w:rFonts w:ascii="Verdana" w:hAnsi="Verdana"/>
          <w:color w:val="424242"/>
          <w:sz w:val="23"/>
          <w:szCs w:val="23"/>
        </w:rPr>
      </w:pPr>
      <w:ins w:id="40" w:author="Unknown">
        <w:r>
          <w:rPr>
            <w:rFonts w:ascii="Verdana" w:hAnsi="Verdana"/>
            <w:color w:val="424242"/>
            <w:sz w:val="23"/>
            <w:szCs w:val="23"/>
          </w:rPr>
          <w:t>6. Праздник кита</w:t>
        </w:r>
      </w:ins>
    </w:p>
    <w:p w:rsidR="00433807" w:rsidRDefault="00433807" w:rsidP="00433807">
      <w:pPr>
        <w:pStyle w:val="a3"/>
        <w:shd w:val="clear" w:color="auto" w:fill="FFFFFF"/>
        <w:spacing w:before="150" w:beforeAutospacing="0" w:after="150" w:afterAutospacing="0"/>
        <w:ind w:left="150" w:right="150"/>
        <w:rPr>
          <w:ins w:id="41" w:author="Unknown"/>
          <w:rFonts w:ascii="Verdana" w:hAnsi="Verdana"/>
          <w:color w:val="424242"/>
          <w:sz w:val="23"/>
          <w:szCs w:val="23"/>
        </w:rPr>
      </w:pPr>
      <w:ins w:id="42" w:author="Unknown">
        <w:r>
          <w:rPr>
            <w:rFonts w:ascii="Verdana" w:hAnsi="Verdana"/>
            <w:color w:val="424242"/>
            <w:sz w:val="23"/>
            <w:szCs w:val="23"/>
          </w:rPr>
          <w:t>В конце промыслового сезона, поздней осенью или в начале зимы, северяне устраивали праздник кита. В его основе лежал обряд примирения охотников с убитыми животными. Люди, облаченные в праздничные одежды, в том числе в специальные непромокаемые плащи из моржовых кишок, просили прощения у китов, тюленей, моржей. «Это не охотники убили вас! Камни скатились с горы и убили вас!» – пели, обращаясь к китам, северяне. Мужчины устраивали поединки борцов, исполняли танцы, воспроизводившие полные смертельной опасности сцены охоты на морских животных.</w:t>
        </w:r>
      </w:ins>
    </w:p>
    <w:p w:rsidR="00433807" w:rsidRDefault="00433807" w:rsidP="00433807">
      <w:pPr>
        <w:pStyle w:val="a3"/>
        <w:shd w:val="clear" w:color="auto" w:fill="FFFFFF"/>
        <w:spacing w:before="150" w:beforeAutospacing="0" w:after="150" w:afterAutospacing="0"/>
        <w:ind w:left="150" w:right="150"/>
        <w:rPr>
          <w:ins w:id="43" w:author="Unknown"/>
          <w:rFonts w:ascii="Verdana" w:hAnsi="Verdana"/>
          <w:color w:val="424242"/>
          <w:sz w:val="23"/>
          <w:szCs w:val="23"/>
        </w:rPr>
      </w:pPr>
      <w:ins w:id="44" w:author="Unknown">
        <w:r>
          <w:rPr>
            <w:rFonts w:ascii="Verdana" w:hAnsi="Verdana"/>
            <w:color w:val="424242"/>
            <w:sz w:val="23"/>
            <w:szCs w:val="23"/>
          </w:rPr>
          <w:t xml:space="preserve">На празднике кита непременно приносились Жертвы </w:t>
        </w:r>
        <w:proofErr w:type="spellStart"/>
        <w:r>
          <w:rPr>
            <w:rFonts w:ascii="Verdana" w:hAnsi="Verdana"/>
            <w:color w:val="424242"/>
            <w:sz w:val="23"/>
            <w:szCs w:val="23"/>
          </w:rPr>
          <w:t>Кэрэткуну</w:t>
        </w:r>
        <w:proofErr w:type="spellEnd"/>
        <w:r>
          <w:rPr>
            <w:rFonts w:ascii="Verdana" w:hAnsi="Verdana"/>
            <w:color w:val="424242"/>
            <w:sz w:val="23"/>
            <w:szCs w:val="23"/>
          </w:rPr>
          <w:t xml:space="preserve"> – хозяину всех морских зверей. Ведь это от него, считали жители севера, зависит успех на охоте. В яранге, где проходил праздник, вывешивали </w:t>
        </w:r>
        <w:r>
          <w:rPr>
            <w:rFonts w:ascii="Verdana" w:hAnsi="Verdana"/>
            <w:color w:val="424242"/>
            <w:sz w:val="23"/>
            <w:szCs w:val="23"/>
          </w:rPr>
          <w:lastRenderedPageBreak/>
          <w:t xml:space="preserve">сплетенную из сухожилий оленя сеть </w:t>
        </w:r>
        <w:proofErr w:type="spellStart"/>
        <w:r>
          <w:rPr>
            <w:rFonts w:ascii="Verdana" w:hAnsi="Verdana"/>
            <w:color w:val="424242"/>
            <w:sz w:val="23"/>
            <w:szCs w:val="23"/>
          </w:rPr>
          <w:t>Кэрэткуна</w:t>
        </w:r>
        <w:proofErr w:type="spellEnd"/>
        <w:r>
          <w:rPr>
            <w:rFonts w:ascii="Verdana" w:hAnsi="Verdana"/>
            <w:color w:val="424242"/>
            <w:sz w:val="23"/>
            <w:szCs w:val="23"/>
          </w:rPr>
          <w:t>, устанавливали вырезанные из кости и дерева фигурки зверей и птиц. Одна из деревянных скульптур изображала самого хозяина морских животных. Кульминацией праздника было опускание в море китовых костей. В морской воде, считали северяне, кости превратятся в новых зверей, и на следующий год у берегов океана снова появятся киты.</w:t>
        </w:r>
      </w:ins>
    </w:p>
    <w:p w:rsidR="00433807" w:rsidRDefault="00433807" w:rsidP="00433807">
      <w:pPr>
        <w:pStyle w:val="a3"/>
        <w:shd w:val="clear" w:color="auto" w:fill="FFFFFF"/>
        <w:spacing w:before="150" w:beforeAutospacing="0" w:after="150" w:afterAutospacing="0"/>
        <w:ind w:left="150" w:right="150"/>
        <w:rPr>
          <w:ins w:id="45" w:author="Unknown"/>
          <w:rFonts w:ascii="Verdana" w:hAnsi="Verdana"/>
          <w:color w:val="424242"/>
          <w:sz w:val="23"/>
          <w:szCs w:val="23"/>
        </w:rPr>
      </w:pPr>
      <w:ins w:id="46" w:author="Unknown">
        <w:r>
          <w:rPr>
            <w:rFonts w:ascii="Verdana" w:hAnsi="Verdana"/>
            <w:color w:val="424242"/>
            <w:sz w:val="23"/>
            <w:szCs w:val="23"/>
          </w:rPr>
          <w:t> </w:t>
        </w:r>
      </w:ins>
    </w:p>
    <w:p w:rsidR="00433807" w:rsidRDefault="00433807" w:rsidP="00433807">
      <w:pPr>
        <w:pStyle w:val="a3"/>
        <w:shd w:val="clear" w:color="auto" w:fill="FFFFFF"/>
        <w:spacing w:before="150" w:beforeAutospacing="0" w:after="150" w:afterAutospacing="0"/>
        <w:ind w:left="150" w:right="150"/>
        <w:rPr>
          <w:ins w:id="47" w:author="Unknown"/>
          <w:rFonts w:ascii="Verdana" w:hAnsi="Verdana"/>
          <w:color w:val="424242"/>
          <w:sz w:val="23"/>
          <w:szCs w:val="23"/>
        </w:rPr>
      </w:pPr>
      <w:ins w:id="48" w:author="Unknown">
        <w:r>
          <w:rPr>
            <w:rFonts w:ascii="Verdana" w:hAnsi="Verdana"/>
            <w:color w:val="424242"/>
            <w:sz w:val="23"/>
            <w:szCs w:val="23"/>
          </w:rPr>
          <w:t> </w:t>
        </w:r>
      </w:ins>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Для украшения одежды применялись меха разных цветов (меховая мозаика), бисер, цветное сукно, длинная собачья белая шерсть, олений подшейный волос, конский белый крашеный волос (у якутов), крашеные ремешки и кисти, металлические подвески, бубенчики и т.п.</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1. Вышивка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Одним из украшений одежды, обуви, головных уборов у народов Севера служит вышивка. Само их шитье нитками близко к вышивке. При изготовлении одежды, обуви, сумок, сшивая жильными нитками куски и полоски </w:t>
      </w:r>
      <w:proofErr w:type="spellStart"/>
      <w:r>
        <w:rPr>
          <w:rFonts w:ascii="Verdana" w:hAnsi="Verdana"/>
          <w:color w:val="424242"/>
          <w:sz w:val="23"/>
          <w:szCs w:val="23"/>
        </w:rPr>
        <w:t>ровдуги</w:t>
      </w:r>
      <w:proofErr w:type="spellEnd"/>
      <w:r>
        <w:rPr>
          <w:rFonts w:ascii="Verdana" w:hAnsi="Verdana"/>
          <w:color w:val="424242"/>
          <w:sz w:val="23"/>
          <w:szCs w:val="23"/>
        </w:rPr>
        <w:t xml:space="preserve"> или </w:t>
      </w:r>
      <w:proofErr w:type="spellStart"/>
      <w:r>
        <w:rPr>
          <w:rFonts w:ascii="Verdana" w:hAnsi="Verdana"/>
          <w:color w:val="424242"/>
          <w:sz w:val="23"/>
          <w:szCs w:val="23"/>
        </w:rPr>
        <w:t>мандарки</w:t>
      </w:r>
      <w:proofErr w:type="spellEnd"/>
      <w:r>
        <w:rPr>
          <w:rFonts w:ascii="Verdana" w:hAnsi="Verdana"/>
          <w:color w:val="424242"/>
          <w:sz w:val="23"/>
          <w:szCs w:val="23"/>
        </w:rPr>
        <w:t xml:space="preserve"> темного и белого цветов, мастерицы получают красивый шов – и внутренний и внешний.</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Наиболее древней является вышивка белым подшейным волосом оленя, она имеет разные варианты. Первый – вышивка ровными стежками, с равными промежутками между ними. Второй – прокладка оленьего волоса по поверхности изделия и прикрепление его мелкими стежками жильных ниток (сейчас темными или цветными катушечными). Подобным швом обшивались различные элементы орнамента, выполненные техникой мозаики меховой или аппликации, рисованные узоры. При этом могли применять простой шов, рельефный жгутик из двух скрученных пучков или зигзаг. Третий вид вышивки – подшейным волосом оленя: он пропускается через петли кожаной полоски, продетой в надрезы на коже, – так вышивается корякская погребальная одежда.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Постепенно вместо оленьего волоса в вышивке стали применять шелковые и хлопчатобумажные нитки, получаемые от русских и китайцев. Применяются различные швы – стебельчатые, «козлик», «назад иголкой», «косичка», ломаная линия, вертикальные стежки, обмотка нитки другой ниткой, прихватывание накладной нитки к основе. Изделия, орнаментируемые оленьим волосом, всегда очень нарядны и праздничны. Накладные швы из оленьего волоса служат дополнением к другим художественно-технологическим приемам оформления кожи: вышивке цветными нитками, аппликации, продержке узких ремешков.</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2. Меховая мозаика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Одним из наиболее распространенных у коренных народов Севера способов украшения одежды, обуви, головных уборов, предметов домашнего обихода является меховая мозаика. Композиции из контрастных по цвету кусочков меха, сшитых между собой. Их вырезают от руки или по шаблону в виде полосок, ромбов, треугольников, </w:t>
      </w:r>
      <w:r>
        <w:rPr>
          <w:rFonts w:ascii="Verdana" w:hAnsi="Verdana"/>
          <w:color w:val="424242"/>
          <w:sz w:val="23"/>
          <w:szCs w:val="23"/>
        </w:rPr>
        <w:lastRenderedPageBreak/>
        <w:t>кружочков и других геометрических фигур. Очень мелкие детали вырезаются без шаблона или при помощи линейки.</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Обычно подбирают шкурки светлые и темные, с одинаковым невысоким ворсом. При сшивании меховых кусочков следят за ровным направлением ворса. Волос, выступающий за срез </w:t>
      </w:r>
      <w:proofErr w:type="spellStart"/>
      <w:r>
        <w:rPr>
          <w:rFonts w:ascii="Verdana" w:hAnsi="Verdana"/>
          <w:color w:val="424242"/>
          <w:sz w:val="23"/>
          <w:szCs w:val="23"/>
        </w:rPr>
        <w:t>кожевой</w:t>
      </w:r>
      <w:proofErr w:type="spellEnd"/>
      <w:r>
        <w:rPr>
          <w:rFonts w:ascii="Verdana" w:hAnsi="Verdana"/>
          <w:color w:val="424242"/>
          <w:sz w:val="23"/>
          <w:szCs w:val="23"/>
        </w:rPr>
        <w:t xml:space="preserve"> ткани, подрезают ножом. Сшивают детали так, что со стороны волосяного покрова совершенно не видно ниток.</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Помимо орнаментальной мозаики, состоящей из деталей геометрических форм, делается меховая мозаика, где узор складывается из растительных элементов (листья, цветы), иногда включаются изображения людей, животных. Сюжетные мотивы сочетаются с </w:t>
      </w:r>
      <w:proofErr w:type="gramStart"/>
      <w:r>
        <w:rPr>
          <w:rFonts w:ascii="Verdana" w:hAnsi="Verdana"/>
          <w:color w:val="424242"/>
          <w:sz w:val="23"/>
          <w:szCs w:val="23"/>
        </w:rPr>
        <w:t>орнаментальными</w:t>
      </w:r>
      <w:proofErr w:type="gramEnd"/>
      <w:r>
        <w:rPr>
          <w:rFonts w:ascii="Verdana" w:hAnsi="Verdana"/>
          <w:color w:val="424242"/>
          <w:sz w:val="23"/>
          <w:szCs w:val="23"/>
        </w:rPr>
        <w:t>. В таком плане изготовляются различные панно, коврики (рис. 7).</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noProof/>
          <w:color w:val="424242"/>
          <w:sz w:val="23"/>
          <w:szCs w:val="23"/>
        </w:rPr>
        <w:drawing>
          <wp:inline distT="0" distB="0" distL="0" distR="0">
            <wp:extent cx="1905000" cy="2628900"/>
            <wp:effectExtent l="19050" t="0" r="0" b="0"/>
            <wp:docPr id="11" name="Рисунок 1" descr="https://konspekta.net/lektsiacom/baza1/757265191452.files/image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lektsiacom/baza1/757265191452.files/image030.jpg"/>
                    <pic:cNvPicPr>
                      <a:picLocks noChangeAspect="1" noChangeArrowheads="1"/>
                    </pic:cNvPicPr>
                  </pic:nvPicPr>
                  <pic:blipFill>
                    <a:blip r:embed="rId14"/>
                    <a:srcRect/>
                    <a:stretch>
                      <a:fillRect/>
                    </a:stretch>
                  </pic:blipFill>
                  <pic:spPr bwMode="auto">
                    <a:xfrm>
                      <a:off x="0" y="0"/>
                      <a:ext cx="1905000" cy="2628900"/>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1857375" cy="2657475"/>
            <wp:effectExtent l="19050" t="0" r="9525" b="0"/>
            <wp:docPr id="12" name="Рисунок 2" descr="https://konspekta.net/lektsiacom/baza1/757265191452.files/image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konspekta.net/lektsiacom/baza1/757265191452.files/image032.jpg"/>
                    <pic:cNvPicPr>
                      <a:picLocks noChangeAspect="1" noChangeArrowheads="1"/>
                    </pic:cNvPicPr>
                  </pic:nvPicPr>
                  <pic:blipFill>
                    <a:blip r:embed="rId15"/>
                    <a:srcRect/>
                    <a:stretch>
                      <a:fillRect/>
                    </a:stretch>
                  </pic:blipFill>
                  <pic:spPr bwMode="auto">
                    <a:xfrm>
                      <a:off x="0" y="0"/>
                      <a:ext cx="1857375" cy="2657475"/>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1876425" cy="2657475"/>
            <wp:effectExtent l="19050" t="0" r="9525" b="0"/>
            <wp:docPr id="13" name="Рисунок 3" descr="https://konspekta.net/lektsiacom/baza1/757265191452.files/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konspekta.net/lektsiacom/baza1/757265191452.files/image034.jpg"/>
                    <pic:cNvPicPr>
                      <a:picLocks noChangeAspect="1" noChangeArrowheads="1"/>
                    </pic:cNvPicPr>
                  </pic:nvPicPr>
                  <pic:blipFill>
                    <a:blip r:embed="rId16"/>
                    <a:srcRect/>
                    <a:stretch>
                      <a:fillRect/>
                    </a:stretch>
                  </pic:blipFill>
                  <pic:spPr bwMode="auto">
                    <a:xfrm>
                      <a:off x="0" y="0"/>
                      <a:ext cx="1876425" cy="2657475"/>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Рис. 7</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По технике исполнения меховой аналогична мозаика из кожи различных цветов. Техника мозаики характерна и для украшения одежды, обуви, утвари цветным сукном. </w:t>
      </w:r>
      <w:proofErr w:type="gramStart"/>
      <w:r>
        <w:rPr>
          <w:rFonts w:ascii="Verdana" w:hAnsi="Verdana"/>
          <w:color w:val="424242"/>
          <w:sz w:val="23"/>
          <w:szCs w:val="23"/>
        </w:rPr>
        <w:t>Из сукна, как и из шкуры, вырезали полоски, квадраты, ромбы, геометрически сюжетные рисунки и вшивали их либо в суконную ткань, либо в разрез шкуры (одежда, обувь, головные уборы, рукавицы, сумки).</w:t>
      </w:r>
      <w:proofErr w:type="gramEnd"/>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lastRenderedPageBreak/>
        <w:t> </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3. Аппликация</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Еще одним из наиболее популярных у северных народов способов ручной декоративной отделки одежды, обуви, предметов домашнего обихода является аппликация. Техника аппликации состоит в наложении одного материала на другой, служащий основой. Как правило, накладываемый материал отличается от основы по цвету, а нередко и по фактуре. Народным мастерицам были известны разные способы аппликации: кожей по коже, мехом по коже, кожей по меху, хлопчатобумажной тканью или сукном по ткани, меху и коже.</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Оригинален прием украшения кожаных мячей круглыми розетками, в которых средняя часть в форме кружочка вырезается из </w:t>
      </w:r>
      <w:proofErr w:type="spellStart"/>
      <w:r>
        <w:rPr>
          <w:rFonts w:ascii="Verdana" w:hAnsi="Verdana"/>
          <w:color w:val="424242"/>
          <w:sz w:val="23"/>
          <w:szCs w:val="23"/>
        </w:rPr>
        <w:t>мандарки</w:t>
      </w:r>
      <w:proofErr w:type="spellEnd"/>
      <w:r>
        <w:rPr>
          <w:rFonts w:ascii="Verdana" w:hAnsi="Verdana"/>
          <w:color w:val="424242"/>
          <w:sz w:val="23"/>
          <w:szCs w:val="23"/>
        </w:rPr>
        <w:t xml:space="preserve"> и накладывается на предварительно выкроенную из белого </w:t>
      </w:r>
      <w:proofErr w:type="spellStart"/>
      <w:r>
        <w:rPr>
          <w:rFonts w:ascii="Verdana" w:hAnsi="Verdana"/>
          <w:color w:val="424242"/>
          <w:sz w:val="23"/>
          <w:szCs w:val="23"/>
        </w:rPr>
        <w:t>камуса</w:t>
      </w:r>
      <w:proofErr w:type="spellEnd"/>
      <w:r>
        <w:rPr>
          <w:rFonts w:ascii="Verdana" w:hAnsi="Verdana"/>
          <w:color w:val="424242"/>
          <w:sz w:val="23"/>
          <w:szCs w:val="23"/>
        </w:rPr>
        <w:t xml:space="preserve"> полоску, из которой легко образовать кольцо ворсом наружу. Белый кружок из </w:t>
      </w:r>
      <w:proofErr w:type="spellStart"/>
      <w:r>
        <w:rPr>
          <w:rFonts w:ascii="Verdana" w:hAnsi="Verdana"/>
          <w:color w:val="424242"/>
          <w:sz w:val="23"/>
          <w:szCs w:val="23"/>
        </w:rPr>
        <w:t>мандарки</w:t>
      </w:r>
      <w:proofErr w:type="spellEnd"/>
      <w:r>
        <w:rPr>
          <w:rFonts w:ascii="Verdana" w:hAnsi="Verdana"/>
          <w:color w:val="424242"/>
          <w:sz w:val="23"/>
          <w:szCs w:val="23"/>
        </w:rPr>
        <w:t xml:space="preserve"> крепится к основе поперечными стежками, при этом захватывается внутрь кожа </w:t>
      </w:r>
      <w:proofErr w:type="spellStart"/>
      <w:r>
        <w:rPr>
          <w:rFonts w:ascii="Verdana" w:hAnsi="Verdana"/>
          <w:color w:val="424242"/>
          <w:sz w:val="23"/>
          <w:szCs w:val="23"/>
        </w:rPr>
        <w:t>камусной</w:t>
      </w:r>
      <w:proofErr w:type="spellEnd"/>
      <w:r>
        <w:rPr>
          <w:rFonts w:ascii="Verdana" w:hAnsi="Verdana"/>
          <w:color w:val="424242"/>
          <w:sz w:val="23"/>
          <w:szCs w:val="23"/>
        </w:rPr>
        <w:t xml:space="preserve"> полоски и оставляется снаружи только блестящая щетка из белых волос. Поперечные и продольные стежки прокладываются в одном направлении, кожа последовательно прокалывается сверху вниз и снизу вверх. Стежки ниток, прерываясь, образуют самостоятельный узор, т. е. несут декоративную нагрузку в художественном оформлении изделия. Украшение одежды – долгий кропотливый труд, поэтому со старой одежды, прежде всего, срывали аппликации и по возможности </w:t>
      </w:r>
      <w:proofErr w:type="gramStart"/>
      <w:r>
        <w:rPr>
          <w:rFonts w:ascii="Verdana" w:hAnsi="Verdana"/>
          <w:color w:val="424242"/>
          <w:sz w:val="23"/>
          <w:szCs w:val="23"/>
        </w:rPr>
        <w:t>переносили</w:t>
      </w:r>
      <w:proofErr w:type="gramEnd"/>
      <w:r>
        <w:rPr>
          <w:rFonts w:ascii="Verdana" w:hAnsi="Verdana"/>
          <w:color w:val="424242"/>
          <w:sz w:val="23"/>
          <w:szCs w:val="23"/>
        </w:rPr>
        <w:t xml:space="preserve"> но новую (рис. 8).</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noProof/>
          <w:color w:val="424242"/>
          <w:sz w:val="23"/>
          <w:szCs w:val="23"/>
        </w:rPr>
        <w:drawing>
          <wp:inline distT="0" distB="0" distL="0" distR="0">
            <wp:extent cx="2733675" cy="1752600"/>
            <wp:effectExtent l="19050" t="0" r="9525" b="0"/>
            <wp:docPr id="14" name="Рисунок 4" descr="https://konspekta.net/lektsiacom/baza1/757265191452.files/image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lektsiacom/baza1/757265191452.files/image036.jpg"/>
                    <pic:cNvPicPr>
                      <a:picLocks noChangeAspect="1" noChangeArrowheads="1"/>
                    </pic:cNvPicPr>
                  </pic:nvPicPr>
                  <pic:blipFill>
                    <a:blip r:embed="rId17"/>
                    <a:srcRect/>
                    <a:stretch>
                      <a:fillRect/>
                    </a:stretch>
                  </pic:blipFill>
                  <pic:spPr bwMode="auto">
                    <a:xfrm>
                      <a:off x="0" y="0"/>
                      <a:ext cx="2733675" cy="1752600"/>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Рис. 8</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4. Украшение одежды бисером.</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Также для украшения одежды и предметов быта народами Севера широко используется бисер – мелкие стеклянные бусы.</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Пришлые люди завезли на север бисер, за несколько его бусинок северяне готовы были выменять оленя. Первый бисер трескался на морозе, затем стали завозить более стойкие стеклянные бусинки. Искусство шитья бисером передавалось у северных народов из поколения в поколение.</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До появления здесь бисер аборигенное население для украшения одежды и предметов быта использовало бусы – кружки, шарики, столбики, выточенные из мамонтовой кости и окрашенные в различные цвета натуральными красителями. Старинный бисер был разнообразен по форме, цветовым оттенкам и ценился на Севере очень высоко. Эвенки за </w:t>
      </w:r>
      <w:r>
        <w:rPr>
          <w:rFonts w:ascii="Verdana" w:hAnsi="Verdana"/>
          <w:color w:val="424242"/>
          <w:sz w:val="23"/>
          <w:szCs w:val="23"/>
        </w:rPr>
        <w:lastRenderedPageBreak/>
        <w:t xml:space="preserve">несколько красных бисеринок отдавали оленя. Мастерицы ценят этот бисер и ныне, переносят со старых вещей </w:t>
      </w:r>
      <w:proofErr w:type="gramStart"/>
      <w:r>
        <w:rPr>
          <w:rFonts w:ascii="Verdana" w:hAnsi="Verdana"/>
          <w:color w:val="424242"/>
          <w:sz w:val="23"/>
          <w:szCs w:val="23"/>
        </w:rPr>
        <w:t>на</w:t>
      </w:r>
      <w:proofErr w:type="gramEnd"/>
      <w:r>
        <w:rPr>
          <w:rFonts w:ascii="Verdana" w:hAnsi="Verdana"/>
          <w:color w:val="424242"/>
          <w:sz w:val="23"/>
          <w:szCs w:val="23"/>
        </w:rPr>
        <w:t xml:space="preserve"> новые. Вышивку бисером северные мастерицы сочетали с аппликацией полосками из цветной ткани, выпушками длинноворсового меха, вышивкой подшейным волосом оленя, росписью по коже, мозаикой меховой и др. (рис. 9)</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Искусство шитья бисером у коренных народов Севера передается из поколения в поколение. Бисерным орнаментом в сочетании с сукном, кожей, мехом северные мастерицы украшают одежду, обувь, головные уборы. Даже самые мелкие и будничные предметы одежды и домашнего обихода поражают богатством и сложностью орнаментальной бисерной вышивки.</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noProof/>
          <w:color w:val="424242"/>
          <w:sz w:val="23"/>
          <w:szCs w:val="23"/>
        </w:rPr>
        <w:drawing>
          <wp:inline distT="0" distB="0" distL="0" distR="0">
            <wp:extent cx="2800350" cy="1743075"/>
            <wp:effectExtent l="19050" t="0" r="0" b="0"/>
            <wp:docPr id="15" name="Рисунок 5" descr="https://konspekta.net/lektsiacom/baza1/757265191452.files/image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konspekta.net/lektsiacom/baza1/757265191452.files/image038.jpg"/>
                    <pic:cNvPicPr>
                      <a:picLocks noChangeAspect="1" noChangeArrowheads="1"/>
                    </pic:cNvPicPr>
                  </pic:nvPicPr>
                  <pic:blipFill>
                    <a:blip r:embed="rId18"/>
                    <a:srcRect/>
                    <a:stretch>
                      <a:fillRect/>
                    </a:stretch>
                  </pic:blipFill>
                  <pic:spPr bwMode="auto">
                    <a:xfrm>
                      <a:off x="0" y="0"/>
                      <a:ext cx="2800350" cy="1743075"/>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2428875" cy="1733550"/>
            <wp:effectExtent l="19050" t="0" r="9525" b="0"/>
            <wp:docPr id="16" name="Рисунок 6" descr="https://konspekta.net/lektsiacom/baza1/757265191452.files/image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konspekta.net/lektsiacom/baza1/757265191452.files/image040.jpg"/>
                    <pic:cNvPicPr>
                      <a:picLocks noChangeAspect="1" noChangeArrowheads="1"/>
                    </pic:cNvPicPr>
                  </pic:nvPicPr>
                  <pic:blipFill>
                    <a:blip r:embed="rId19"/>
                    <a:srcRect/>
                    <a:stretch>
                      <a:fillRect/>
                    </a:stretch>
                  </pic:blipFill>
                  <pic:spPr bwMode="auto">
                    <a:xfrm>
                      <a:off x="0" y="0"/>
                      <a:ext cx="2428875" cy="1733550"/>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Рис. 9</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5. Узоры северного орнамента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Орнамент северной народной вышивки разнообразен. Северянки в своих изделиях вышивали традиционные орнаментальные мотивы, используя изображения солнца, птиц, зверей, растительные мотивы, геометрические фигуры, сюжеты.</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В основе геометрического орнамента, как правило, лежат, такие элементы, как ромб, квадрат, крест. Геометрический орнамент чаще всего сопровождает сюжетные сцены. Изображение ромба было широко распространено и встречалось как в вышивке, так и в ткачестве, вязании. В вышивке в разных сюжетах он выглядит по-разному и имеет различные значения. Маленькие ромбы нередко заключены в ромбы большого размера.</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Узоры, композицию, цвета для орнаментов каждый народ брал в мире природы. Названия орнаментам давали по сходству с предметами. Каждый орнамент имел свое название, например: локоть песца; боковое приспособление для костра; лошадиный нос; утиные крылья; след медведя.</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 xml:space="preserve">Солнце – полярный знак, почиталось как источник жизни, к нему обращали в язычестве молитвы о плодородии, обладало очистительной и охранительной силой. Солнце в вышитых узорах отображалось по-разному, то это был круг-розетка на полотенцах и рубахах, то многогранник или ромб. Изображение животного в вышивке несло определённое значение, каждое было наделено какими-либо качествами. Так, изображение оленя, олицетворяло представление о счастье, добре, о свете, оно помогало преодолеть беду. Олень изображался как отдельной </w:t>
      </w:r>
      <w:r>
        <w:rPr>
          <w:rFonts w:ascii="Verdana" w:hAnsi="Verdana"/>
          <w:color w:val="424242"/>
          <w:sz w:val="23"/>
          <w:szCs w:val="23"/>
        </w:rPr>
        <w:lastRenderedPageBreak/>
        <w:t>крупной фигурой, так и в виде повторяющихся мелких фигурок, и вышивался росписью или крестом белыми и красными нитями. Фигура оленя часто встречалась в узорах полотенец, скатертей, на головных уборах замужних женщин, охраняя хозяйку. Также сильным животным, отгоняющим злые силы, считался конь, его изображение вышивалось на различных предметах (рис. 10, 11).</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noProof/>
          <w:color w:val="424242"/>
          <w:sz w:val="23"/>
          <w:szCs w:val="23"/>
        </w:rPr>
        <w:drawing>
          <wp:inline distT="0" distB="0" distL="0" distR="0">
            <wp:extent cx="1019175" cy="1266825"/>
            <wp:effectExtent l="19050" t="0" r="9525" b="0"/>
            <wp:docPr id="17" name="Рисунок 7" descr="https://konspekta.net/lektsiacom/baza1/757265191452.files/image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konspekta.net/lektsiacom/baza1/757265191452.files/image042.jpg"/>
                    <pic:cNvPicPr>
                      <a:picLocks noChangeAspect="1" noChangeArrowheads="1"/>
                    </pic:cNvPicPr>
                  </pic:nvPicPr>
                  <pic:blipFill>
                    <a:blip r:embed="rId20"/>
                    <a:srcRect/>
                    <a:stretch>
                      <a:fillRect/>
                    </a:stretch>
                  </pic:blipFill>
                  <pic:spPr bwMode="auto">
                    <a:xfrm>
                      <a:off x="0" y="0"/>
                      <a:ext cx="1019175" cy="1266825"/>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2857500" cy="1276350"/>
            <wp:effectExtent l="19050" t="0" r="0" b="0"/>
            <wp:docPr id="18" name="Рисунок 8" descr="https://konspekta.net/lektsiacom/baza1/757265191452.files/image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konspekta.net/lektsiacom/baza1/757265191452.files/image044.jpg"/>
                    <pic:cNvPicPr>
                      <a:picLocks noChangeAspect="1" noChangeArrowheads="1"/>
                    </pic:cNvPicPr>
                  </pic:nvPicPr>
                  <pic:blipFill>
                    <a:blip r:embed="rId21"/>
                    <a:srcRect/>
                    <a:stretch>
                      <a:fillRect/>
                    </a:stretch>
                  </pic:blipFill>
                  <pic:spPr bwMode="auto">
                    <a:xfrm>
                      <a:off x="0" y="0"/>
                      <a:ext cx="2857500" cy="1276350"/>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1504950" cy="1257300"/>
            <wp:effectExtent l="19050" t="0" r="0" b="0"/>
            <wp:docPr id="19" name="Рисунок 9" descr="https://konspekta.net/lektsiacom/baza1/757265191452.files/image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konspekta.net/lektsiacom/baza1/757265191452.files/image046.jpg"/>
                    <pic:cNvPicPr>
                      <a:picLocks noChangeAspect="1" noChangeArrowheads="1"/>
                    </pic:cNvPicPr>
                  </pic:nvPicPr>
                  <pic:blipFill>
                    <a:blip r:embed="rId22"/>
                    <a:srcRect/>
                    <a:stretch>
                      <a:fillRect/>
                    </a:stretch>
                  </pic:blipFill>
                  <pic:spPr bwMode="auto">
                    <a:xfrm>
                      <a:off x="0" y="0"/>
                      <a:ext cx="1504950" cy="1257300"/>
                    </a:xfrm>
                    <a:prstGeom prst="rect">
                      <a:avLst/>
                    </a:prstGeom>
                    <a:noFill/>
                    <a:ln w="9525">
                      <a:noFill/>
                      <a:miter lim="800000"/>
                      <a:headEnd/>
                      <a:tailEnd/>
                    </a:ln>
                  </pic:spPr>
                </pic:pic>
              </a:graphicData>
            </a:graphic>
          </wp:inline>
        </w:drawing>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Рис. 10</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color w:val="424242"/>
          <w:sz w:val="23"/>
          <w:szCs w:val="23"/>
        </w:rPr>
        <w:t>Часто встречается изображение женской фигуры. Так на полотенцах можно встретить сюжет с женской фигурой с поднятыми вверх руками в центре, по сторонам от которой либо два всадника, либо две птицы. В любом случае, центральной фигурой в композиции являлась фигура женского божества, её изображению в народной вышивке русского Севера отводилось особое место. Образ женской фигуры являлся символом плодородия, жизненного благополучия.</w:t>
      </w:r>
    </w:p>
    <w:p w:rsidR="00433807" w:rsidRDefault="00433807" w:rsidP="00433807">
      <w:pPr>
        <w:pStyle w:val="a3"/>
        <w:shd w:val="clear" w:color="auto" w:fill="FFFFFF"/>
        <w:spacing w:before="150" w:beforeAutospacing="0" w:after="150" w:afterAutospacing="0"/>
        <w:ind w:left="150" w:right="150"/>
        <w:rPr>
          <w:rFonts w:ascii="Verdana" w:hAnsi="Verdana"/>
          <w:color w:val="424242"/>
          <w:sz w:val="23"/>
          <w:szCs w:val="23"/>
        </w:rPr>
      </w:pPr>
      <w:r>
        <w:rPr>
          <w:rFonts w:ascii="Verdana" w:hAnsi="Verdana"/>
          <w:noProof/>
          <w:color w:val="424242"/>
          <w:sz w:val="23"/>
          <w:szCs w:val="23"/>
        </w:rPr>
        <w:drawing>
          <wp:inline distT="0" distB="0" distL="0" distR="0">
            <wp:extent cx="1533525" cy="2314575"/>
            <wp:effectExtent l="19050" t="0" r="9525" b="0"/>
            <wp:docPr id="20" name="Рисунок 10" descr="https://konspekta.net/lektsiacom/baza1/757265191452.files/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konspekta.net/lektsiacom/baza1/757265191452.files/image048.jpg"/>
                    <pic:cNvPicPr>
                      <a:picLocks noChangeAspect="1" noChangeArrowheads="1"/>
                    </pic:cNvPicPr>
                  </pic:nvPicPr>
                  <pic:blipFill>
                    <a:blip r:embed="rId23"/>
                    <a:srcRect/>
                    <a:stretch>
                      <a:fillRect/>
                    </a:stretch>
                  </pic:blipFill>
                  <pic:spPr bwMode="auto">
                    <a:xfrm>
                      <a:off x="0" y="0"/>
                      <a:ext cx="1533525" cy="2314575"/>
                    </a:xfrm>
                    <a:prstGeom prst="rect">
                      <a:avLst/>
                    </a:prstGeom>
                    <a:noFill/>
                    <a:ln w="9525">
                      <a:noFill/>
                      <a:miter lim="800000"/>
                      <a:headEnd/>
                      <a:tailEnd/>
                    </a:ln>
                  </pic:spPr>
                </pic:pic>
              </a:graphicData>
            </a:graphic>
          </wp:inline>
        </w:drawing>
      </w:r>
      <w:r>
        <w:rPr>
          <w:rFonts w:ascii="Verdana" w:hAnsi="Verdana"/>
          <w:color w:val="424242"/>
          <w:sz w:val="23"/>
          <w:szCs w:val="23"/>
        </w:rPr>
        <w:t> </w:t>
      </w:r>
      <w:r>
        <w:rPr>
          <w:rFonts w:ascii="Verdana" w:hAnsi="Verdana"/>
          <w:noProof/>
          <w:color w:val="424242"/>
          <w:sz w:val="23"/>
          <w:szCs w:val="23"/>
        </w:rPr>
        <w:drawing>
          <wp:inline distT="0" distB="0" distL="0" distR="0">
            <wp:extent cx="3486150" cy="2324100"/>
            <wp:effectExtent l="19050" t="0" r="0" b="0"/>
            <wp:docPr id="21" name="Рисунок 11" descr="https://konspekta.net/lektsiacom/baza1/757265191452.files/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konspekta.net/lektsiacom/baza1/757265191452.files/image050.jpg"/>
                    <pic:cNvPicPr>
                      <a:picLocks noChangeAspect="1" noChangeArrowheads="1"/>
                    </pic:cNvPicPr>
                  </pic:nvPicPr>
                  <pic:blipFill>
                    <a:blip r:embed="rId24"/>
                    <a:srcRect/>
                    <a:stretch>
                      <a:fillRect/>
                    </a:stretch>
                  </pic:blipFill>
                  <pic:spPr bwMode="auto">
                    <a:xfrm>
                      <a:off x="0" y="0"/>
                      <a:ext cx="3486150" cy="2324100"/>
                    </a:xfrm>
                    <a:prstGeom prst="rect">
                      <a:avLst/>
                    </a:prstGeom>
                    <a:noFill/>
                    <a:ln w="9525">
                      <a:noFill/>
                      <a:miter lim="800000"/>
                      <a:headEnd/>
                      <a:tailEnd/>
                    </a:ln>
                  </pic:spPr>
                </pic:pic>
              </a:graphicData>
            </a:graphic>
          </wp:inline>
        </w:drawing>
      </w:r>
    </w:p>
    <w:p w:rsidR="006A6B0E" w:rsidRDefault="006A6B0E"/>
    <w:sectPr w:rsidR="006A6B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33807"/>
    <w:rsid w:val="00433807"/>
    <w:rsid w:val="006A6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380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338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38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401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2420</Words>
  <Characters>13797</Characters>
  <Application>Microsoft Office Word</Application>
  <DocSecurity>0</DocSecurity>
  <Lines>114</Lines>
  <Paragraphs>32</Paragraphs>
  <ScaleCrop>false</ScaleCrop>
  <Company>Reanimator Extreme Edition</Company>
  <LinksUpToDate>false</LinksUpToDate>
  <CharactersWithSpaces>16185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3</cp:revision>
  <dcterms:created xsi:type="dcterms:W3CDTF">2020-03-14T07:48:00Z</dcterms:created>
  <dcterms:modified xsi:type="dcterms:W3CDTF">2020-03-14T07:50:00Z</dcterms:modified>
</cp:coreProperties>
</file>